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9307ED">
        <w:tc>
          <w:tcPr>
            <w:tcW w:w="3377" w:type="dxa"/>
          </w:tcPr>
          <w:p w14:paraId="62D27C35" w14:textId="77777777" w:rsidR="000F2690" w:rsidRPr="000D24D4" w:rsidRDefault="000F2690" w:rsidP="009307ED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62A4CBC9" w14:textId="77777777" w:rsidTr="009307ED">
        <w:tc>
          <w:tcPr>
            <w:tcW w:w="3377" w:type="dxa"/>
          </w:tcPr>
          <w:p w14:paraId="799D507A" w14:textId="05903E2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 xml:space="preserve">LITGRID AB </w:t>
            </w:r>
            <w:r w:rsidR="00116547" w:rsidRPr="000D24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  <w:r w:rsidR="00116547">
              <w:rPr>
                <w:rFonts w:ascii="Trebuchet MS" w:hAnsi="Trebuchet MS"/>
                <w:sz w:val="18"/>
                <w:szCs w:val="18"/>
                <w:lang w:val="en-US"/>
              </w:rPr>
              <w:t>22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027686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11654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22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m.</w:t>
            </w:r>
          </w:p>
        </w:tc>
        <w:tc>
          <w:tcPr>
            <w:tcW w:w="565" w:type="dxa"/>
          </w:tcPr>
          <w:p w14:paraId="7B861A1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7A7FD1E7" w14:textId="77777777" w:rsidTr="009307ED">
        <w:tc>
          <w:tcPr>
            <w:tcW w:w="3377" w:type="dxa"/>
          </w:tcPr>
          <w:p w14:paraId="672AC498" w14:textId="3D07448C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  <w:t>June 20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0E1D19BF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</w:rPr>
              <w:t xml:space="preserve">birželio 20 d. </w:t>
            </w:r>
          </w:p>
        </w:tc>
        <w:tc>
          <w:tcPr>
            <w:tcW w:w="565" w:type="dxa"/>
          </w:tcPr>
          <w:p w14:paraId="44A7F571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4EE34C36" w14:textId="77777777" w:rsidTr="009307ED">
        <w:tc>
          <w:tcPr>
            <w:tcW w:w="3377" w:type="dxa"/>
          </w:tcPr>
          <w:p w14:paraId="14A493AA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9307ED">
        <w:tc>
          <w:tcPr>
            <w:tcW w:w="3377" w:type="dxa"/>
          </w:tcPr>
          <w:p w14:paraId="00EF9447" w14:textId="09D510EA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 w:rsidR="002D7C81">
              <w:rPr>
                <w:rFonts w:ascii="Trebuchet MS" w:hAnsi="Trebuchet MS"/>
                <w:sz w:val="18"/>
                <w:szCs w:val="18"/>
                <w:lang w:val="en-US"/>
              </w:rPr>
              <w:t xml:space="preserve"> 22NU-234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65C6A311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 w:rsidR="002D7C8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22NU-234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67BC18D4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STANDARTINIAI TECHNINIAI REIKALAVIMAI </w:t>
      </w:r>
    </w:p>
    <w:p w14:paraId="36116FF5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400/330/110/10 kV TP MIKROPROCESORINĖMS RELINĖS APSAUGOS IR AUTOMATIKOS RELĖMS IR VALDIKLIAMS/ </w:t>
      </w:r>
    </w:p>
    <w:p w14:paraId="5600D5E8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>STANDARD TECHNICAL REQUIREMENTS FOR 400/330/110/10 kV SUBSTATION‘S RELAY PROTECTION AND AUTOMATION MICROPROCESSOR BASED RELAYS AND CONTROLLERS</w:t>
      </w: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02"/>
        <w:gridCol w:w="71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5C73132C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</w:t>
            </w:r>
            <w:r w:rsidR="004260F9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696709CE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6420CB4F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9098D" w:rsidRPr="000D24D4" w14:paraId="64D09B0F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6190BC00" w14:textId="77777777" w:rsidR="00C9098D" w:rsidRPr="00C9098D" w:rsidRDefault="00C9098D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337707A6" w14:textId="77777777" w:rsidR="00C32F08" w:rsidRDefault="00C9098D" w:rsidP="00280775">
            <w:pPr>
              <w:rPr>
                <w:ins w:id="0" w:author="Paulius Raila" w:date="2022-06-13T16:45:00Z"/>
                <w:rFonts w:ascii="Arial" w:hAnsi="Arial" w:cs="Arial"/>
                <w:sz w:val="18"/>
                <w:szCs w:val="18"/>
                <w:lang w:val="en-US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Mikroprocesorinis </w:t>
            </w:r>
            <w:r w:rsidRPr="00891E22">
              <w:rPr>
                <w:rFonts w:ascii="Arial" w:hAnsi="Arial" w:cs="Arial"/>
                <w:sz w:val="18"/>
                <w:szCs w:val="18"/>
              </w:rPr>
              <w:t>relinių apsaugų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/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automatikos ir valdymo įrenginys</w:t>
            </w: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 / Microprocessor based relay protection/automation </w:t>
            </w:r>
          </w:p>
          <w:p w14:paraId="08892AA3" w14:textId="030EF16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and control </w:t>
            </w:r>
            <w:r w:rsidR="009E41AE" w:rsidRPr="00C9098D">
              <w:rPr>
                <w:rFonts w:ascii="Arial" w:hAnsi="Arial" w:cs="Arial"/>
                <w:sz w:val="18"/>
                <w:szCs w:val="18"/>
                <w:lang w:val="en-US"/>
              </w:rPr>
              <w:t>device</w:t>
            </w:r>
            <w:r w:rsidR="009E41AE"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</w:t>
            </w:r>
            <w:r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</w:p>
        </w:tc>
        <w:tc>
          <w:tcPr>
            <w:tcW w:w="3687" w:type="dxa"/>
            <w:vMerge w:val="restart"/>
            <w:vAlign w:val="center"/>
          </w:tcPr>
          <w:p w14:paraId="11357281" w14:textId="445A2C6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Trebuchet MS" w:hAnsi="Trebuchet MS" w:cs="Arial"/>
                <w:i/>
                <w:sz w:val="18"/>
                <w:szCs w:val="18"/>
              </w:rPr>
              <w:t>-</w:t>
            </w:r>
          </w:p>
        </w:tc>
        <w:tc>
          <w:tcPr>
            <w:tcW w:w="3687" w:type="dxa"/>
          </w:tcPr>
          <w:p w14:paraId="4A7676AF" w14:textId="526654D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Įrenginio sąrankos kodas pagal gamintojo sistemą/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Device setup code according to manufacturer system</w:t>
            </w:r>
            <w:r w:rsidRPr="00C9098D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3397" w:type="dxa"/>
            <w:gridSpan w:val="2"/>
            <w:vAlign w:val="center"/>
          </w:tcPr>
          <w:p w14:paraId="3D1B8BD7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18B65227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50CA8D34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0597DA83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2DA6862B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AD1ABC0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75EA66" w14:textId="18B6B0F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Gamintojas/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4B626480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74D7F179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4A901BA9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1581FBDD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36A80795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3AF5011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379EBE" w14:textId="679F645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Pagaminimo šalis/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18E719DD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B619149" w14:textId="77777777" w:rsidTr="009307ED">
        <w:trPr>
          <w:cantSplit/>
        </w:trPr>
        <w:tc>
          <w:tcPr>
            <w:tcW w:w="846" w:type="dxa"/>
            <w:vAlign w:val="center"/>
          </w:tcPr>
          <w:p w14:paraId="21EFB26B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376B097" w14:textId="75E78E9E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80775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A59FE3" w14:textId="40E8B37C" w:rsidR="00280775" w:rsidRPr="00855CE0" w:rsidRDefault="00280775" w:rsidP="00280775">
            <w:pPr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13B5C35B" w:rsidR="00280775" w:rsidRPr="00855CE0" w:rsidRDefault="00280775" w:rsidP="00280775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721E436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7BDF3D1" w14:textId="706D2FC3" w:rsidR="00280775" w:rsidRPr="00855CE0" w:rsidRDefault="00280775" w:rsidP="00280775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Gamintojo aplinkos vadybos sistema turi būti įvertinta sertifikatu/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cable‘s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7B79776A" w:rsidR="00280775" w:rsidRPr="00855CE0" w:rsidRDefault="00280775" w:rsidP="0028077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ISO 1400</w:t>
            </w:r>
            <w:r w:rsidRPr="00855CE0">
              <w:rPr>
                <w:rFonts w:ascii="Arial" w:hAnsi="Arial" w:cs="Arial"/>
                <w:sz w:val="18"/>
                <w:szCs w:val="18"/>
                <w:lang w:val="ru-RU"/>
              </w:rPr>
              <w:t>1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28AC4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A284BF7" w14:textId="6C8D0B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Atitiktis elektromagnetinio suderinamumo, suderinimo (2014/30/ES) ir tam tikrose įtampos ribose skirtų naudoti elektros įrenginių tiekimu rinkai, suderinimo (2014/35/ES) direktyvų reikalavimams turi būti patvirtinta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Compliance to electromagnetic </w:t>
            </w:r>
            <w:r w:rsidR="0079336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compatibility (2014/30/EU) and relating to the making available on the market of electrical equipment designed for use within certain voltage limits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(2014/35/EU)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directives shall be approved with certificate.</w:t>
            </w:r>
          </w:p>
        </w:tc>
        <w:tc>
          <w:tcPr>
            <w:tcW w:w="3687" w:type="dxa"/>
            <w:vAlign w:val="center"/>
          </w:tcPr>
          <w:p w14:paraId="46F6EC17" w14:textId="0AEDE5C4" w:rsidR="00280775" w:rsidRPr="00855CE0" w:rsidRDefault="00430B9A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B86F18">
              <w:rPr>
                <w:rFonts w:ascii="Arial" w:hAnsi="Arial" w:cs="Arial"/>
                <w:sz w:val="18"/>
                <w:szCs w:val="18"/>
                <w:lang w:val="en-US"/>
              </w:rPr>
              <w:t>Manufacturer 's EU declaration of conformity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09CC126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B9B382" w14:textId="77777777" w:rsidTr="008406F5">
        <w:trPr>
          <w:cantSplit/>
        </w:trPr>
        <w:tc>
          <w:tcPr>
            <w:tcW w:w="846" w:type="dxa"/>
            <w:vAlign w:val="center"/>
          </w:tcPr>
          <w:p w14:paraId="0BE86793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DA3875" w14:textId="639442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Techninės charakteristikos turi atitikti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Technical characteristics shall satisfy and tests shall be accomplished by</w:t>
            </w:r>
          </w:p>
        </w:tc>
        <w:tc>
          <w:tcPr>
            <w:tcW w:w="3687" w:type="dxa"/>
            <w:vAlign w:val="center"/>
          </w:tcPr>
          <w:p w14:paraId="67B4DA56" w14:textId="49BE9E5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IEC 60255-1 </w:t>
            </w:r>
            <w:r w:rsidR="0003538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028FC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E330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839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001C29A" w14:textId="5BB150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Relės ir valdikliai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turi būti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</w:rPr>
              <w:t>ištestuoti pagal</w:t>
            </w:r>
            <w:r w:rsidR="00B33AC9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20569" w:rsidRPr="00855CE0">
              <w:rPr>
                <w:rFonts w:ascii="Arial" w:hAnsi="Arial" w:cs="Arial"/>
                <w:color w:val="000000"/>
                <w:sz w:val="18"/>
                <w:szCs w:val="18"/>
              </w:rPr>
              <w:t>IEC 61850-10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</w:rPr>
              <w:t xml:space="preserve">2.0 arba 2.1 versijos 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>standarto reikalavimus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Relays and controllers must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be tested in accordance</w:t>
            </w:r>
            <w:r w:rsidR="00B33AC9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the requirements of IEC 61850-10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edition 2.0 or 2.1</w:t>
            </w:r>
            <w:r w:rsid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6AD208D" w14:textId="45E7DBE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61850-6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  <w:p w14:paraId="4AC693CB" w14:textId="78D7D0AB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61850-7-1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3F20B308" w14:textId="0FA156D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61850-7-2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6480FD0A" w14:textId="411AADD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61850-7-3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43785F3F" w14:textId="473FBFB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61850-7-4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0E938D1A" w14:textId="5DBFC1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61850-8-1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D98DB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5FF7C56" w14:textId="7739E8E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Korpuso apsaugos laipsnis pagal (IP kodas)/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 xml:space="preserve">Enclosure degree of protection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(IP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class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>according to</w:t>
            </w:r>
          </w:p>
        </w:tc>
        <w:tc>
          <w:tcPr>
            <w:tcW w:w="3687" w:type="dxa"/>
            <w:vAlign w:val="center"/>
          </w:tcPr>
          <w:p w14:paraId="6551D751" w14:textId="03A85DE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27301F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Apsaugų ir automatikos funkcijos pagal/</w:t>
            </w:r>
          </w:p>
          <w:p w14:paraId="59E69B8C" w14:textId="136E00D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Protection and automation functions according to</w:t>
            </w:r>
          </w:p>
        </w:tc>
        <w:tc>
          <w:tcPr>
            <w:tcW w:w="3687" w:type="dxa"/>
            <w:vAlign w:val="center"/>
          </w:tcPr>
          <w:p w14:paraId="7EEA3EAB" w14:textId="7E23CB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60255 serijos standartus/ IEC 60255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series standards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732D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36D2B46" w14:textId="3E4182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Kibernetinės saugos reikalavimai pagal standartą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Cyber security requirements according to standard</w:t>
            </w:r>
          </w:p>
        </w:tc>
        <w:tc>
          <w:tcPr>
            <w:tcW w:w="3687" w:type="dxa"/>
            <w:vAlign w:val="center"/>
          </w:tcPr>
          <w:p w14:paraId="2E21E197" w14:textId="7233775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IEEE 1686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0B8DA3B" w14:textId="3B751B1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Autorizacija naudojant rolės prieigos kontrolę pagal standartą/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Authorization using role-based access control (RBAC)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 standard</w:t>
            </w:r>
          </w:p>
        </w:tc>
        <w:tc>
          <w:tcPr>
            <w:tcW w:w="3687" w:type="dxa"/>
            <w:vAlign w:val="center"/>
          </w:tcPr>
          <w:p w14:paraId="169E2CD6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E98A72E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526D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24689" w14:textId="77777777" w:rsidTr="008406F5">
        <w:trPr>
          <w:cantSplit/>
        </w:trPr>
        <w:tc>
          <w:tcPr>
            <w:tcW w:w="846" w:type="dxa"/>
            <w:vAlign w:val="center"/>
          </w:tcPr>
          <w:p w14:paraId="4FA018DE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552346E" w14:textId="58ED87B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280775" w:rsidRPr="000D24D4" w14:paraId="77D60C43" w14:textId="77777777" w:rsidTr="008406F5">
        <w:trPr>
          <w:cantSplit/>
        </w:trPr>
        <w:tc>
          <w:tcPr>
            <w:tcW w:w="846" w:type="dxa"/>
            <w:vAlign w:val="center"/>
          </w:tcPr>
          <w:p w14:paraId="3769DD9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3665FF6" w14:textId="17ED2A6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397C6178" w14:textId="00810CB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B411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600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3D5AE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FD0B5D9" w14:textId="77777777" w:rsidTr="008406F5">
        <w:trPr>
          <w:cantSplit/>
        </w:trPr>
        <w:tc>
          <w:tcPr>
            <w:tcW w:w="846" w:type="dxa"/>
            <w:vAlign w:val="center"/>
          </w:tcPr>
          <w:p w14:paraId="69A1623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F40FBBE" w14:textId="71D2552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leistina ilgalaikė eksploatavimo temperatūra/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B069139" w14:textId="2D1A60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+55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FE127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1677F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05A67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183A41" w14:textId="77777777" w:rsidTr="008406F5">
        <w:trPr>
          <w:cantSplit/>
        </w:trPr>
        <w:tc>
          <w:tcPr>
            <w:tcW w:w="846" w:type="dxa"/>
            <w:vAlign w:val="center"/>
          </w:tcPr>
          <w:p w14:paraId="54DCEE4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AE9062" w14:textId="67FEED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5E5D0F9" w14:textId="39F8D72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-10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C8EC4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0EF5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FE5BE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50BF08" w14:textId="77777777" w:rsidTr="008406F5">
        <w:trPr>
          <w:cantSplit/>
        </w:trPr>
        <w:tc>
          <w:tcPr>
            <w:tcW w:w="846" w:type="dxa"/>
            <w:vAlign w:val="center"/>
          </w:tcPr>
          <w:p w14:paraId="357FB631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F7D42D3" w14:textId="1A63147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aplinkos santykinė drėgmė/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environment relative humidity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3798E5E" w14:textId="6615DC0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90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576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0D37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03DD6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5265C97" w14:textId="77777777" w:rsidTr="008406F5">
        <w:trPr>
          <w:cantSplit/>
        </w:trPr>
        <w:tc>
          <w:tcPr>
            <w:tcW w:w="846" w:type="dxa"/>
            <w:vAlign w:val="center"/>
          </w:tcPr>
          <w:p w14:paraId="4FBD8C38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69FD47" w14:textId="3893F2E3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Korpuso apsaugos laipsnis/ Enclosure protection degree</w:t>
            </w:r>
          </w:p>
        </w:tc>
      </w:tr>
      <w:tr w:rsidR="00280775" w:rsidRPr="000D24D4" w14:paraId="16D75CC3" w14:textId="77777777" w:rsidTr="008406F5">
        <w:trPr>
          <w:cantSplit/>
        </w:trPr>
        <w:tc>
          <w:tcPr>
            <w:tcW w:w="846" w:type="dxa"/>
            <w:vAlign w:val="center"/>
          </w:tcPr>
          <w:p w14:paraId="3BBAF7D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EC34EB9" w14:textId="434F998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Šonai, viršus ir apačia pagal IEC 60529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Sides, top and bottom according to IEC 60529</w:t>
            </w:r>
          </w:p>
        </w:tc>
        <w:tc>
          <w:tcPr>
            <w:tcW w:w="3687" w:type="dxa"/>
            <w:vAlign w:val="center"/>
          </w:tcPr>
          <w:p w14:paraId="75AFD197" w14:textId="5FC2E94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5088B8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DCEB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46F9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4CAC35" w14:textId="77777777" w:rsidTr="008406F5">
        <w:trPr>
          <w:cantSplit/>
        </w:trPr>
        <w:tc>
          <w:tcPr>
            <w:tcW w:w="846" w:type="dxa"/>
            <w:vAlign w:val="center"/>
          </w:tcPr>
          <w:p w14:paraId="5F0E717D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824C1A5" w14:textId="537D0D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Rear side according to IEC 60529</w:t>
            </w:r>
          </w:p>
        </w:tc>
        <w:tc>
          <w:tcPr>
            <w:tcW w:w="3687" w:type="dxa"/>
            <w:vAlign w:val="center"/>
          </w:tcPr>
          <w:p w14:paraId="4525ACBC" w14:textId="7F7A1D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081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DABC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C504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9726AF9" w14:textId="77777777" w:rsidTr="008406F5">
        <w:trPr>
          <w:cantSplit/>
        </w:trPr>
        <w:tc>
          <w:tcPr>
            <w:tcW w:w="846" w:type="dxa"/>
            <w:vAlign w:val="center"/>
          </w:tcPr>
          <w:p w14:paraId="397720F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A381738" w14:textId="0ABFAD6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Priekinė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Front side according to IEC 60529</w:t>
            </w:r>
          </w:p>
        </w:tc>
        <w:tc>
          <w:tcPr>
            <w:tcW w:w="3687" w:type="dxa"/>
            <w:vAlign w:val="center"/>
          </w:tcPr>
          <w:p w14:paraId="44DF8C5F" w14:textId="766C544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18E7D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83CA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FFB5E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4572E4" w14:textId="77777777" w:rsidTr="008406F5">
        <w:trPr>
          <w:cantSplit/>
        </w:trPr>
        <w:tc>
          <w:tcPr>
            <w:tcW w:w="846" w:type="dxa"/>
            <w:vAlign w:val="center"/>
          </w:tcPr>
          <w:p w14:paraId="057E9885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5C4810" w14:textId="403D9C5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Integruotas maitinimo šaltinis/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power supply</w:t>
            </w:r>
          </w:p>
        </w:tc>
      </w:tr>
      <w:tr w:rsidR="00280775" w:rsidRPr="000D24D4" w14:paraId="2B4D8992" w14:textId="77777777" w:rsidTr="008406F5">
        <w:trPr>
          <w:cantSplit/>
        </w:trPr>
        <w:tc>
          <w:tcPr>
            <w:tcW w:w="846" w:type="dxa"/>
            <w:vAlign w:val="center"/>
          </w:tcPr>
          <w:p w14:paraId="4E556FF1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B44598" w14:textId="1A95884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maitinimo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operating voltage, V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</w:t>
            </w:r>
          </w:p>
        </w:tc>
        <w:tc>
          <w:tcPr>
            <w:tcW w:w="3687" w:type="dxa"/>
            <w:vAlign w:val="center"/>
          </w:tcPr>
          <w:p w14:paraId="24DEB847" w14:textId="7599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arba/or 110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50506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28C2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BD6EB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C65E46" w14:textId="77777777" w:rsidTr="008406F5">
        <w:trPr>
          <w:cantSplit/>
        </w:trPr>
        <w:tc>
          <w:tcPr>
            <w:tcW w:w="846" w:type="dxa"/>
            <w:vAlign w:val="center"/>
          </w:tcPr>
          <w:p w14:paraId="5A93E320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7D3723" w14:textId="139C62F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Atsparumas vardinės DC maitinimo įtampos pulsacijai/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Resistance to nominal DC voltage ripple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CB924DD" w14:textId="718C6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15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5C802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1609D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984BFF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BD27361" w14:textId="77777777" w:rsidTr="008406F5">
        <w:trPr>
          <w:cantSplit/>
        </w:trPr>
        <w:tc>
          <w:tcPr>
            <w:tcW w:w="846" w:type="dxa"/>
            <w:vAlign w:val="center"/>
          </w:tcPr>
          <w:p w14:paraId="391B6598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B153A9A" w14:textId="31774E4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Patikimo veikimo vardinės maitinimo įtampos ribos/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Reliable operation rated voltage range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V DC </w:t>
            </w:r>
          </w:p>
        </w:tc>
        <w:tc>
          <w:tcPr>
            <w:tcW w:w="3687" w:type="dxa"/>
            <w:vAlign w:val="center"/>
          </w:tcPr>
          <w:p w14:paraId="2876239A" w14:textId="490326F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0,8 – 1,1 U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4095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C55E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BF6D5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735B4EF" w14:textId="77777777" w:rsidTr="008406F5">
        <w:trPr>
          <w:cantSplit/>
        </w:trPr>
        <w:tc>
          <w:tcPr>
            <w:tcW w:w="846" w:type="dxa"/>
            <w:vAlign w:val="center"/>
          </w:tcPr>
          <w:p w14:paraId="13A122BD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7BE5F9D" w14:textId="18FA2FB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Atsparumas trumpalaikiams vardinės įtampos nutrūkimo intervalams, kurių trukmė/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Resistance to short-term interruption for the rated voltage ranges of duration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4D66D14B" w14:textId="5105477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C77F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C342D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8FCC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AC9D20B" w14:textId="77777777" w:rsidTr="008406F5">
        <w:trPr>
          <w:cantSplit/>
        </w:trPr>
        <w:tc>
          <w:tcPr>
            <w:tcW w:w="846" w:type="dxa"/>
            <w:vAlign w:val="center"/>
          </w:tcPr>
          <w:p w14:paraId="226B047A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2BC3F00" w14:textId="1E946A8F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srovės įėjimai/ </w:t>
            </w:r>
            <w:r w:rsidRPr="00116547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current inputs</w:t>
            </w:r>
          </w:p>
        </w:tc>
      </w:tr>
      <w:tr w:rsidR="00280775" w:rsidRPr="000D24D4" w14:paraId="494EAC88" w14:textId="77777777" w:rsidTr="008406F5">
        <w:trPr>
          <w:cantSplit/>
        </w:trPr>
        <w:tc>
          <w:tcPr>
            <w:tcW w:w="846" w:type="dxa"/>
            <w:vAlign w:val="center"/>
          </w:tcPr>
          <w:p w14:paraId="6B8BD15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EA5B7B" w14:textId="38BE7C4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current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2C4611D" w14:textId="7EB32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CE70D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4CD04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4425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80A0D7D" w14:textId="77777777" w:rsidTr="008406F5">
        <w:trPr>
          <w:cantSplit/>
        </w:trPr>
        <w:tc>
          <w:tcPr>
            <w:tcW w:w="846" w:type="dxa"/>
            <w:vAlign w:val="center"/>
          </w:tcPr>
          <w:p w14:paraId="6A3DAF7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80CB02" w14:textId="390B18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srovės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current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76F8EBB5" w14:textId="79A595F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67772B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79C3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57B0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457E402" w14:textId="77777777" w:rsidTr="008406F5">
        <w:trPr>
          <w:cantSplit/>
        </w:trPr>
        <w:tc>
          <w:tcPr>
            <w:tcW w:w="846" w:type="dxa"/>
            <w:vAlign w:val="center"/>
          </w:tcPr>
          <w:p w14:paraId="54B42650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2EA3DB" w14:textId="6077F5C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1s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Thermal resistance for 1 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</w:t>
            </w:r>
          </w:p>
        </w:tc>
        <w:tc>
          <w:tcPr>
            <w:tcW w:w="3687" w:type="dxa"/>
            <w:vAlign w:val="center"/>
          </w:tcPr>
          <w:p w14:paraId="7E50C566" w14:textId="751BEE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B1C6C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3895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8F9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546DF" w14:textId="77777777" w:rsidTr="008406F5">
        <w:trPr>
          <w:cantSplit/>
        </w:trPr>
        <w:tc>
          <w:tcPr>
            <w:tcW w:w="846" w:type="dxa"/>
            <w:vAlign w:val="center"/>
          </w:tcPr>
          <w:p w14:paraId="7AD2EA9A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87F19E6" w14:textId="4B8E8C8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F113B17" w14:textId="36B2A54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4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148D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766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750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29B592" w14:textId="77777777" w:rsidTr="008406F5">
        <w:trPr>
          <w:cantSplit/>
        </w:trPr>
        <w:tc>
          <w:tcPr>
            <w:tcW w:w="846" w:type="dxa"/>
            <w:vAlign w:val="center"/>
          </w:tcPr>
          <w:p w14:paraId="5E6CDC96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1573ED6" w14:textId="7E7CA85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5B125123" w14:textId="0F53910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8BF8AC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3CA1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0133B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513283" w14:textId="77777777" w:rsidTr="008406F5">
        <w:trPr>
          <w:cantSplit/>
        </w:trPr>
        <w:tc>
          <w:tcPr>
            <w:tcW w:w="846" w:type="dxa"/>
            <w:vAlign w:val="center"/>
          </w:tcPr>
          <w:p w14:paraId="4C275D75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D392CEB" w14:textId="13EFE85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signalo skaitmeninis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signal digital sampling frequency , Hz</w:t>
            </w:r>
          </w:p>
        </w:tc>
        <w:tc>
          <w:tcPr>
            <w:tcW w:w="3687" w:type="dxa"/>
            <w:vAlign w:val="center"/>
          </w:tcPr>
          <w:p w14:paraId="357CFDED" w14:textId="75B1959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263CA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0F268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A2C44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58014E3" w14:textId="77777777" w:rsidTr="008406F5">
        <w:trPr>
          <w:cantSplit/>
        </w:trPr>
        <w:tc>
          <w:tcPr>
            <w:tcW w:w="846" w:type="dxa"/>
            <w:vAlign w:val="center"/>
          </w:tcPr>
          <w:p w14:paraId="64B19181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F7563BC" w14:textId="7B1AACAE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Analoginiai įtampos įėjimai</w:t>
            </w:r>
          </w:p>
        </w:tc>
      </w:tr>
      <w:tr w:rsidR="00280775" w:rsidRPr="000D24D4" w14:paraId="58B88DA3" w14:textId="77777777" w:rsidTr="008406F5">
        <w:trPr>
          <w:cantSplit/>
        </w:trPr>
        <w:tc>
          <w:tcPr>
            <w:tcW w:w="846" w:type="dxa"/>
            <w:vAlign w:val="center"/>
          </w:tcPr>
          <w:p w14:paraId="7DAE3063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8343B2" w14:textId="2F04B77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voltage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V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CC8D5B6" w14:textId="62FFB3F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FBB7C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6AF8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78C2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110BAE3" w14:textId="77777777" w:rsidTr="008406F5">
        <w:trPr>
          <w:cantSplit/>
        </w:trPr>
        <w:tc>
          <w:tcPr>
            <w:tcW w:w="846" w:type="dxa"/>
            <w:vAlign w:val="center"/>
          </w:tcPr>
          <w:p w14:paraId="3B1E932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069C8" w14:textId="06A6D8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įtampos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voltage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DE6E7FC" w14:textId="49C2F5D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E5E8F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CB703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064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46182" w14:textId="77777777" w:rsidTr="008406F5">
        <w:trPr>
          <w:cantSplit/>
        </w:trPr>
        <w:tc>
          <w:tcPr>
            <w:tcW w:w="846" w:type="dxa"/>
            <w:vAlign w:val="center"/>
          </w:tcPr>
          <w:p w14:paraId="29DE9026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A4CDB0B" w14:textId="575D930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voltage,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V</w:t>
            </w:r>
          </w:p>
        </w:tc>
        <w:tc>
          <w:tcPr>
            <w:tcW w:w="3687" w:type="dxa"/>
            <w:vAlign w:val="center"/>
          </w:tcPr>
          <w:p w14:paraId="517C1BA6" w14:textId="3BDEDC5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200 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3D834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E2EC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8C487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618B88" w14:textId="77777777" w:rsidTr="008406F5">
        <w:trPr>
          <w:cantSplit/>
        </w:trPr>
        <w:tc>
          <w:tcPr>
            <w:tcW w:w="846" w:type="dxa"/>
            <w:vAlign w:val="center"/>
          </w:tcPr>
          <w:p w14:paraId="2FDD8A20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108B58E" w14:textId="6FB8038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įtampos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Voltage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2629F0D0" w14:textId="016BE03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20828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0438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2F6F6A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C90D4C" w14:textId="77777777" w:rsidTr="008406F5">
        <w:trPr>
          <w:cantSplit/>
        </w:trPr>
        <w:tc>
          <w:tcPr>
            <w:tcW w:w="846" w:type="dxa"/>
            <w:vAlign w:val="center"/>
          </w:tcPr>
          <w:p w14:paraId="5432CDF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C13E98D" w14:textId="2285117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Skaitmeninis analoginio įtampos signalo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Voltage signal digital sampling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2F38CE1" w14:textId="65FBF59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470789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9CF25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DBA8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0377477" w14:textId="77777777" w:rsidTr="008406F5">
        <w:trPr>
          <w:cantSplit/>
        </w:trPr>
        <w:tc>
          <w:tcPr>
            <w:tcW w:w="846" w:type="dxa"/>
            <w:vAlign w:val="center"/>
          </w:tcPr>
          <w:p w14:paraId="570FFBD8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20C62CF" w14:textId="080A98B0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mažų srovių įėjimai keitikliams/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low current inputs for transducers</w:t>
            </w:r>
          </w:p>
        </w:tc>
      </w:tr>
      <w:tr w:rsidR="00280775" w:rsidRPr="000D24D4" w14:paraId="3186FF91" w14:textId="77777777" w:rsidTr="008406F5">
        <w:trPr>
          <w:cantSplit/>
        </w:trPr>
        <w:tc>
          <w:tcPr>
            <w:tcW w:w="846" w:type="dxa"/>
            <w:vAlign w:val="center"/>
          </w:tcPr>
          <w:p w14:paraId="1A7BEE3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6DBC79" w14:textId="3F20B6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ribos/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measurement range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4FE42C4C" w14:textId="64F9192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F843E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54BA2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7708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3F0FFD" w14:textId="77777777" w:rsidTr="008406F5">
        <w:trPr>
          <w:cantSplit/>
        </w:trPr>
        <w:tc>
          <w:tcPr>
            <w:tcW w:w="846" w:type="dxa"/>
            <w:vAlign w:val="center"/>
          </w:tcPr>
          <w:p w14:paraId="230725F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48F2E3" w14:textId="434630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5D9ACD19" w14:textId="76B30DB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BB21B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09E11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0E221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9F8AD0" w14:textId="77777777" w:rsidTr="008406F5">
        <w:trPr>
          <w:cantSplit/>
        </w:trPr>
        <w:tc>
          <w:tcPr>
            <w:tcW w:w="846" w:type="dxa"/>
            <w:vAlign w:val="center"/>
          </w:tcPr>
          <w:p w14:paraId="3D55673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6601E7" w14:textId="4E22A18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srovės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463A8A0" w14:textId="219C067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± 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48D4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0631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A9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3545678" w14:textId="77777777" w:rsidTr="008406F5">
        <w:trPr>
          <w:cantSplit/>
        </w:trPr>
        <w:tc>
          <w:tcPr>
            <w:tcW w:w="846" w:type="dxa"/>
            <w:vAlign w:val="center"/>
          </w:tcPr>
          <w:p w14:paraId="01F6B6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D9CCC3E" w14:textId="414A26E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įėjimai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inputs</w:t>
            </w:r>
          </w:p>
        </w:tc>
      </w:tr>
      <w:tr w:rsidR="00280775" w:rsidRPr="000D24D4" w14:paraId="1B5232F2" w14:textId="77777777" w:rsidTr="008406F5">
        <w:trPr>
          <w:cantSplit/>
        </w:trPr>
        <w:tc>
          <w:tcPr>
            <w:tcW w:w="846" w:type="dxa"/>
            <w:vAlign w:val="center"/>
          </w:tcPr>
          <w:p w14:paraId="5585FB7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0C8463" w14:textId="12E4E126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Integruoti binariniai įėjimai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Integrated binary inputs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shall be</w:t>
            </w:r>
          </w:p>
        </w:tc>
        <w:tc>
          <w:tcPr>
            <w:tcW w:w="3687" w:type="dxa"/>
            <w:vAlign w:val="center"/>
          </w:tcPr>
          <w:p w14:paraId="4B3F7C04" w14:textId="719E3CE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Izoliuoti optiniu būdu/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opto insulated</w:t>
            </w:r>
          </w:p>
        </w:tc>
        <w:tc>
          <w:tcPr>
            <w:tcW w:w="3687" w:type="dxa"/>
            <w:vAlign w:val="center"/>
          </w:tcPr>
          <w:p w14:paraId="5D858C2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5F9B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E402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8407EA7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3B791B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1404E488" w14:textId="5010059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įtampos, kai vardinė įtampa 220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for the rated 220 V DC voltage </w:t>
            </w:r>
          </w:p>
        </w:tc>
        <w:tc>
          <w:tcPr>
            <w:tcW w:w="1844" w:type="dxa"/>
            <w:gridSpan w:val="2"/>
            <w:vAlign w:val="center"/>
          </w:tcPr>
          <w:p w14:paraId="301CD559" w14:textId="11B438F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5D318123" w14:textId="49FB43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165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33F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E47F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0866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3B8D8D0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5D47BCC2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7E667D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2421547E" w14:textId="4763615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2DB31C79" w14:textId="4A9AF83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132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818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AB69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F8329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D8B60F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6ABFC02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93B0AFB" w14:textId="3D62BEA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įtampos, kai vardinė įtampa 110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of the rated 220 V DC voltage </w:t>
            </w:r>
          </w:p>
        </w:tc>
        <w:tc>
          <w:tcPr>
            <w:tcW w:w="1844" w:type="dxa"/>
            <w:gridSpan w:val="2"/>
          </w:tcPr>
          <w:p w14:paraId="49211A39" w14:textId="10390B60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</w:tcPr>
          <w:p w14:paraId="15F7CAC9" w14:textId="77761B44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82,5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E2B3ED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16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389C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229FCA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DCD5C4E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3A5AE3B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4BDFCDD5" w14:textId="09010527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63E84E1A" w14:textId="072F6FFB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66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20920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346FA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AC9D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EACF272" w14:textId="77777777" w:rsidTr="008406F5">
        <w:trPr>
          <w:cantSplit/>
        </w:trPr>
        <w:tc>
          <w:tcPr>
            <w:tcW w:w="846" w:type="dxa"/>
            <w:vAlign w:val="center"/>
          </w:tcPr>
          <w:p w14:paraId="4562923B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190C622" w14:textId="4FFC7A6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įėjimo </w:t>
            </w:r>
            <w:r w:rsidR="00DC4B23">
              <w:rPr>
                <w:rFonts w:ascii="Arial" w:hAnsi="Arial" w:cs="Arial"/>
                <w:color w:val="222222"/>
                <w:sz w:val="18"/>
                <w:szCs w:val="18"/>
              </w:rPr>
              <w:t>aktyvavimo</w:t>
            </w:r>
            <w:r w:rsidR="00DC4B23"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laikas/ </w:t>
            </w:r>
            <w:r w:rsidR="009F3BB4" w:rsidRPr="00DC4B2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input</w:t>
            </w:r>
            <w:r w:rsidR="009F3BB4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="005010F6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activation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5A0E0B59" w14:textId="25604E9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D63F0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3DE1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F6C3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2356D64" w14:textId="77777777" w:rsidTr="008406F5">
        <w:trPr>
          <w:cantSplit/>
        </w:trPr>
        <w:tc>
          <w:tcPr>
            <w:tcW w:w="846" w:type="dxa"/>
            <w:vAlign w:val="center"/>
          </w:tcPr>
          <w:p w14:paraId="2BDDDFD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9E158E7" w14:textId="7AB317C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551C8449" w14:textId="43A3CD8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0BD3C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C8BC1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E53B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F232254" w14:textId="77777777" w:rsidTr="008406F5">
        <w:trPr>
          <w:cantSplit/>
        </w:trPr>
        <w:tc>
          <w:tcPr>
            <w:tcW w:w="846" w:type="dxa"/>
            <w:vAlign w:val="center"/>
          </w:tcPr>
          <w:p w14:paraId="46B25757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5635790" w14:textId="7531DB16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išėjimai/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outputs</w:t>
            </w:r>
          </w:p>
        </w:tc>
      </w:tr>
      <w:tr w:rsidR="00280775" w:rsidRPr="000D24D4" w14:paraId="6556C423" w14:textId="77777777" w:rsidTr="008406F5">
        <w:trPr>
          <w:cantSplit/>
        </w:trPr>
        <w:tc>
          <w:tcPr>
            <w:tcW w:w="846" w:type="dxa"/>
            <w:vAlign w:val="center"/>
          </w:tcPr>
          <w:p w14:paraId="71E8C36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99C82C3" w14:textId="53079D3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ilgalaikė kontaktų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contacts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54512591" w14:textId="662864F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1B046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844C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7A212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65DBB96" w14:textId="77777777" w:rsidTr="008406F5">
        <w:trPr>
          <w:cantSplit/>
        </w:trPr>
        <w:tc>
          <w:tcPr>
            <w:tcW w:w="846" w:type="dxa"/>
            <w:vAlign w:val="center"/>
          </w:tcPr>
          <w:p w14:paraId="4CAF4CEE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C27149C" w14:textId="23F01A1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110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</w:t>
            </w:r>
            <w:r w:rsidR="004E50E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4E50E2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24E8FD3" w14:textId="7E57BE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AF03B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28E53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EE55C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E9C0E94" w14:textId="77777777" w:rsidTr="008406F5">
        <w:trPr>
          <w:cantSplit/>
        </w:trPr>
        <w:tc>
          <w:tcPr>
            <w:tcW w:w="846" w:type="dxa"/>
            <w:vAlign w:val="center"/>
          </w:tcPr>
          <w:p w14:paraId="04F252E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F63CAB9" w14:textId="4D25639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220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9F3BB4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126514BE" w14:textId="79B1FE9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AD9885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4FC70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93EA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A114317" w14:textId="77777777" w:rsidTr="008406F5">
        <w:trPr>
          <w:cantSplit/>
        </w:trPr>
        <w:tc>
          <w:tcPr>
            <w:tcW w:w="846" w:type="dxa"/>
            <w:vAlign w:val="center"/>
          </w:tcPr>
          <w:p w14:paraId="43E82E8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4E37D4" w14:textId="3C7FEC6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200 ms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Thermal resistance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200ms , A</w:t>
            </w:r>
          </w:p>
        </w:tc>
        <w:tc>
          <w:tcPr>
            <w:tcW w:w="3687" w:type="dxa"/>
            <w:vAlign w:val="center"/>
          </w:tcPr>
          <w:p w14:paraId="7CC095BB" w14:textId="129DCC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33D1F59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E848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41F99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6B44329" w14:textId="77777777" w:rsidTr="008406F5">
        <w:trPr>
          <w:cantSplit/>
        </w:trPr>
        <w:tc>
          <w:tcPr>
            <w:tcW w:w="846" w:type="dxa"/>
            <w:vAlign w:val="center"/>
          </w:tcPr>
          <w:p w14:paraId="7347A1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0789F1" w14:textId="4AC92E2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išėjimo suveikimo laikas/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output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trip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2243ABE8" w14:textId="22FB546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26B67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D324B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851C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5995814" w14:textId="77777777" w:rsidTr="008406F5">
        <w:trPr>
          <w:cantSplit/>
        </w:trPr>
        <w:tc>
          <w:tcPr>
            <w:tcW w:w="846" w:type="dxa"/>
            <w:vAlign w:val="center"/>
          </w:tcPr>
          <w:p w14:paraId="0C814E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5D7DFE80" w14:textId="2D3952CF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Interfaces</w:t>
            </w:r>
          </w:p>
        </w:tc>
      </w:tr>
      <w:tr w:rsidR="00280775" w:rsidRPr="000D24D4" w14:paraId="172643A0" w14:textId="77777777" w:rsidTr="008406F5">
        <w:trPr>
          <w:cantSplit/>
        </w:trPr>
        <w:tc>
          <w:tcPr>
            <w:tcW w:w="846" w:type="dxa"/>
            <w:vAlign w:val="center"/>
          </w:tcPr>
          <w:p w14:paraId="26D4E078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0F2EF2D3" w14:textId="5598DFD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Sąsaja žmogus-mašina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Human-machine interface</w:t>
            </w:r>
          </w:p>
        </w:tc>
      </w:tr>
      <w:tr w:rsidR="00280775" w:rsidRPr="000D24D4" w14:paraId="3840D76D" w14:textId="77777777" w:rsidTr="008406F5">
        <w:trPr>
          <w:cantSplit/>
        </w:trPr>
        <w:tc>
          <w:tcPr>
            <w:tcW w:w="846" w:type="dxa"/>
            <w:vAlign w:val="center"/>
          </w:tcPr>
          <w:p w14:paraId="31FD02BB" w14:textId="77777777" w:rsidR="00280775" w:rsidRPr="00851EEF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25E7CD9" w14:textId="69F314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type</w:t>
            </w:r>
          </w:p>
        </w:tc>
        <w:tc>
          <w:tcPr>
            <w:tcW w:w="3687" w:type="dxa"/>
            <w:vAlign w:val="center"/>
          </w:tcPr>
          <w:p w14:paraId="0DE88486" w14:textId="2D6B098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Integruota įrenginio korpuse/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Integrated into device housing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30CD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49FE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A9C6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8318AC" w14:textId="77777777" w:rsidTr="008406F5">
        <w:trPr>
          <w:cantSplit/>
        </w:trPr>
        <w:tc>
          <w:tcPr>
            <w:tcW w:w="846" w:type="dxa"/>
            <w:vAlign w:val="center"/>
          </w:tcPr>
          <w:p w14:paraId="2A9530F6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8842855" w14:textId="7E58695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Sąsaja turį būti įrengta/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shall be installed</w:t>
            </w:r>
          </w:p>
        </w:tc>
        <w:tc>
          <w:tcPr>
            <w:tcW w:w="3687" w:type="dxa"/>
            <w:vAlign w:val="center"/>
          </w:tcPr>
          <w:p w14:paraId="410C0BFC" w14:textId="20CEE3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korpuso priekinėje dalyje su jungtimi kompiuterio prijungimui/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front of the casing, with connector for computer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634AAD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D8B1A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8B42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46DEC84" w14:textId="77777777" w:rsidTr="008406F5">
        <w:trPr>
          <w:cantSplit/>
        </w:trPr>
        <w:tc>
          <w:tcPr>
            <w:tcW w:w="846" w:type="dxa"/>
            <w:vAlign w:val="center"/>
          </w:tcPr>
          <w:p w14:paraId="61562EB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24BE19A" w14:textId="3C0A344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Vietiniam valdomų įrenginių schemos sudarymui ir valdymui, duomenų (nuostatų, slaptažodžių) įvedimui ir peržiūrai, nuostatų grupių, funkcijų valdymui, matavimų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locally controlled devices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scheme design and management, for data (settings, passwords) entry and review, for control setting groups and functions,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measurement’s indications</w:t>
            </w:r>
          </w:p>
        </w:tc>
        <w:tc>
          <w:tcPr>
            <w:tcW w:w="3687" w:type="dxa"/>
            <w:vAlign w:val="center"/>
          </w:tcPr>
          <w:p w14:paraId="741A9BB9" w14:textId="6E84E2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Skystųjų kristalų ekranas ir integruota klaviatūra/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Liquid crystals monitor and keyboard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D4ECB0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88E5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E280A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E61B753" w14:textId="77777777" w:rsidTr="008406F5">
        <w:trPr>
          <w:cantSplit/>
        </w:trPr>
        <w:tc>
          <w:tcPr>
            <w:tcW w:w="846" w:type="dxa"/>
            <w:vAlign w:val="center"/>
          </w:tcPr>
          <w:p w14:paraId="3817751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F3FE58" w14:textId="7AE417B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Vietinio/nuotolinio valdymo perjungimui/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local/remote control switching</w:t>
            </w:r>
          </w:p>
        </w:tc>
        <w:tc>
          <w:tcPr>
            <w:tcW w:w="3687" w:type="dxa"/>
            <w:vAlign w:val="center"/>
          </w:tcPr>
          <w:p w14:paraId="09717400" w14:textId="1B6F31A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Individualus klavišas/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button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7BEB8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0892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E2A8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D28A786" w14:textId="77777777" w:rsidTr="008406F5">
        <w:trPr>
          <w:cantSplit/>
        </w:trPr>
        <w:tc>
          <w:tcPr>
            <w:tcW w:w="846" w:type="dxa"/>
            <w:vAlign w:val="center"/>
          </w:tcPr>
          <w:p w14:paraId="45C2C631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C3A13E0" w14:textId="13CFDF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Vietinėms apsaugų ir automatikos funkcijų poveikių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protection and automation functions trip indications</w:t>
            </w:r>
          </w:p>
        </w:tc>
        <w:tc>
          <w:tcPr>
            <w:tcW w:w="3687" w:type="dxa"/>
            <w:vAlign w:val="center"/>
          </w:tcPr>
          <w:p w14:paraId="3B195C8E" w14:textId="28BC498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 šviesinės indikacijos su ženklinimo laukais/ ≥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8 light indicators with labeling fields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0087C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A66C9F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F0AA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C8B014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0BAF8704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67DB54EE" w14:textId="5A5E42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Vietinei įrenginio savikontrolės funkcijų indikacijai/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self-monitoring function indication</w:t>
            </w:r>
          </w:p>
        </w:tc>
        <w:tc>
          <w:tcPr>
            <w:tcW w:w="3687" w:type="dxa"/>
            <w:vAlign w:val="center"/>
          </w:tcPr>
          <w:p w14:paraId="64561C4E" w14:textId="6D2EA18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normalus darbo režimas,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Normal device work state, individual light indication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688C11D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655B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6633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909C019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317F850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vAlign w:val="center"/>
          </w:tcPr>
          <w:p w14:paraId="699DD114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66AD90F" w14:textId="30F7BB1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vidinis gedimas,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Internal device fault, individual light indication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160AC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A7A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475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D0FACCB" w14:textId="77777777" w:rsidTr="009307ED">
        <w:trPr>
          <w:cantSplit/>
        </w:trPr>
        <w:tc>
          <w:tcPr>
            <w:tcW w:w="846" w:type="dxa"/>
            <w:vAlign w:val="center"/>
          </w:tcPr>
          <w:p w14:paraId="261B4F55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4F8EFAD" w14:textId="7480EA8B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Sąsaja su pastotės duomenų tinklu/ Interface with station data network</w:t>
            </w:r>
          </w:p>
        </w:tc>
      </w:tr>
      <w:tr w:rsidR="00280775" w:rsidRPr="000D24D4" w14:paraId="55CF2C04" w14:textId="77777777" w:rsidTr="008406F5">
        <w:trPr>
          <w:cantSplit/>
        </w:trPr>
        <w:tc>
          <w:tcPr>
            <w:tcW w:w="846" w:type="dxa"/>
            <w:vAlign w:val="center"/>
          </w:tcPr>
          <w:p w14:paraId="1D64C5A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FEA22E" w14:textId="567A32B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kiekis/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quantity</w:t>
            </w:r>
          </w:p>
        </w:tc>
        <w:tc>
          <w:tcPr>
            <w:tcW w:w="3687" w:type="dxa"/>
            <w:vAlign w:val="center"/>
          </w:tcPr>
          <w:p w14:paraId="6CA09FBE" w14:textId="28F8A96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1D1E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2722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59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709AD3" w14:textId="77777777" w:rsidTr="008406F5">
        <w:trPr>
          <w:cantSplit/>
        </w:trPr>
        <w:tc>
          <w:tcPr>
            <w:tcW w:w="846" w:type="dxa"/>
            <w:vAlign w:val="center"/>
          </w:tcPr>
          <w:p w14:paraId="07D872F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BF470C" w14:textId="668828E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turi būti įrengtos/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must be installed</w:t>
            </w:r>
          </w:p>
        </w:tc>
        <w:tc>
          <w:tcPr>
            <w:tcW w:w="3687" w:type="dxa"/>
            <w:vAlign w:val="center"/>
          </w:tcPr>
          <w:p w14:paraId="66155E9D" w14:textId="109677F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Galinėje įrenginio plokštėje/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back plate side of the device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CDBA34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1380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2397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1B9020B" w14:textId="77777777" w:rsidTr="008406F5">
        <w:trPr>
          <w:cantSplit/>
        </w:trPr>
        <w:tc>
          <w:tcPr>
            <w:tcW w:w="846" w:type="dxa"/>
            <w:vAlign w:val="center"/>
          </w:tcPr>
          <w:p w14:paraId="5EF0646C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7495FEC" w14:textId="778437B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types</w:t>
            </w:r>
          </w:p>
        </w:tc>
        <w:tc>
          <w:tcPr>
            <w:tcW w:w="3687" w:type="dxa"/>
            <w:vAlign w:val="center"/>
          </w:tcPr>
          <w:p w14:paraId="64F1AEA8" w14:textId="265A0ED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Optinės ST arba LC jungtys/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Optical ST or LC connectors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6C65FA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4FCC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76BE8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988E38" w14:textId="77777777" w:rsidTr="008406F5">
        <w:trPr>
          <w:cantSplit/>
        </w:trPr>
        <w:tc>
          <w:tcPr>
            <w:tcW w:w="846" w:type="dxa"/>
            <w:vAlign w:val="center"/>
          </w:tcPr>
          <w:p w14:paraId="019014F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F81580C" w14:textId="67F74FB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Komunikacijos greitis/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Communication speed</w:t>
            </w:r>
          </w:p>
        </w:tc>
        <w:tc>
          <w:tcPr>
            <w:tcW w:w="3687" w:type="dxa"/>
            <w:vAlign w:val="center"/>
          </w:tcPr>
          <w:p w14:paraId="701B71B1" w14:textId="15B975D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Base-FX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E5748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B3F30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80004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0E5E005" w14:textId="77777777" w:rsidTr="008406F5">
        <w:trPr>
          <w:cantSplit/>
        </w:trPr>
        <w:tc>
          <w:tcPr>
            <w:tcW w:w="846" w:type="dxa"/>
            <w:vAlign w:val="center"/>
          </w:tcPr>
          <w:p w14:paraId="2694EB0A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09994D" w14:textId="06E9D36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mainai (išskyrus laidinius ryšius) su TSPĮ, tarp relių,  valdiklių ir monitoringo sistemų turi vykti pagal standartą/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exchange (except for a wired connections) with RTU, between relays, controllers and monitoring systems must be carried out according to standard</w:t>
            </w:r>
          </w:p>
        </w:tc>
        <w:tc>
          <w:tcPr>
            <w:tcW w:w="3687" w:type="dxa"/>
            <w:vAlign w:val="center"/>
          </w:tcPr>
          <w:p w14:paraId="1D4B016E" w14:textId="5CA5B65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 61850 versija 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arba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IEC 61850 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edition</w:t>
            </w:r>
            <w:r w:rsidR="00981271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or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182A6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3509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BE9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6140558" w14:textId="77777777" w:rsidTr="008406F5">
        <w:trPr>
          <w:cantSplit/>
        </w:trPr>
        <w:tc>
          <w:tcPr>
            <w:tcW w:w="846" w:type="dxa"/>
            <w:vAlign w:val="center"/>
          </w:tcPr>
          <w:p w14:paraId="7DCFFBA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EF71036" w14:textId="4803565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perdavimo rezervavimas pagal IEC 62439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transfer reservation according to IEC 62439 shall be</w:t>
            </w:r>
          </w:p>
        </w:tc>
        <w:tc>
          <w:tcPr>
            <w:tcW w:w="3687" w:type="dxa"/>
            <w:vAlign w:val="center"/>
          </w:tcPr>
          <w:p w14:paraId="5735C4E7" w14:textId="4314640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4CFB1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CED9B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082D43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2D35E72" w14:textId="77777777" w:rsidTr="008406F5">
        <w:trPr>
          <w:cantSplit/>
        </w:trPr>
        <w:tc>
          <w:tcPr>
            <w:tcW w:w="846" w:type="dxa"/>
            <w:vAlign w:val="center"/>
          </w:tcPr>
          <w:p w14:paraId="491DBFC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525790" w14:textId="004F511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Laiko sinchronizacija pagal IEC 61850 turi būti protokolu/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Time synchronization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according to IEC 61850 shall be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2F5D9E0" w14:textId="7DE7B22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SNTP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7CB420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54D86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2D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0DC3763" w14:textId="77777777" w:rsidTr="009307ED">
        <w:trPr>
          <w:cantSplit/>
        </w:trPr>
        <w:tc>
          <w:tcPr>
            <w:tcW w:w="846" w:type="dxa"/>
            <w:vAlign w:val="center"/>
          </w:tcPr>
          <w:p w14:paraId="21DAFBEE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4F407CD" w14:textId="176CF03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Mechaninės 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Mechanical interfaces</w:t>
            </w:r>
          </w:p>
        </w:tc>
      </w:tr>
      <w:tr w:rsidR="00280775" w:rsidRPr="000D24D4" w14:paraId="4592FD77" w14:textId="77777777" w:rsidTr="008406F5">
        <w:trPr>
          <w:cantSplit/>
        </w:trPr>
        <w:tc>
          <w:tcPr>
            <w:tcW w:w="846" w:type="dxa"/>
            <w:vAlign w:val="center"/>
          </w:tcPr>
          <w:p w14:paraId="5CA3BC9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87FF4C" w14:textId="4B333A8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Laidų prijungimas prie analoginių ir binarinių įėjimų/išėjimų plokščių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Wiring connection type to the analog and binary I/O boards shall be</w:t>
            </w:r>
          </w:p>
        </w:tc>
        <w:tc>
          <w:tcPr>
            <w:tcW w:w="3687" w:type="dxa"/>
            <w:vAlign w:val="center"/>
          </w:tcPr>
          <w:p w14:paraId="4C59D0CA" w14:textId="0758266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priveržiami gnybtai/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ABA87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06B3B0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CC3FB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F95C4E" w14:textId="77777777" w:rsidTr="008406F5">
        <w:trPr>
          <w:cantSplit/>
        </w:trPr>
        <w:tc>
          <w:tcPr>
            <w:tcW w:w="846" w:type="dxa"/>
            <w:vAlign w:val="center"/>
          </w:tcPr>
          <w:p w14:paraId="1B0161A5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BB309" w14:textId="5BC6187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Analoginių, binarinių įėjimų/išėjimų izoliacijos varža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Analog, binary I/O insulation resistance shall be</w:t>
            </w:r>
          </w:p>
        </w:tc>
        <w:tc>
          <w:tcPr>
            <w:tcW w:w="3687" w:type="dxa"/>
            <w:vAlign w:val="center"/>
          </w:tcPr>
          <w:p w14:paraId="1EE02DAC" w14:textId="59A50E9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≥ 100 MΩ prie/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 500 V</w:t>
            </w:r>
          </w:p>
        </w:tc>
        <w:tc>
          <w:tcPr>
            <w:tcW w:w="3687" w:type="dxa"/>
            <w:vAlign w:val="center"/>
          </w:tcPr>
          <w:p w14:paraId="1944EB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4042F0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8C3C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9E02498" w14:textId="77777777" w:rsidTr="008406F5">
        <w:trPr>
          <w:cantSplit/>
        </w:trPr>
        <w:tc>
          <w:tcPr>
            <w:tcW w:w="846" w:type="dxa"/>
            <w:vAlign w:val="center"/>
          </w:tcPr>
          <w:p w14:paraId="7810A51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19AB156" w14:textId="2C2D27F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įėjimų/išėjimų gnybtų rinklių grupių, komunikacijų sąsajų konstrukcija turi būti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I/O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terminals group blocks and communications interfaces construction shall be</w:t>
            </w:r>
          </w:p>
        </w:tc>
        <w:tc>
          <w:tcPr>
            <w:tcW w:w="3687" w:type="dxa"/>
            <w:vAlign w:val="center"/>
          </w:tcPr>
          <w:p w14:paraId="1691F075" w14:textId="5B6243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Su įrenginio gamintojo numatytu fiksavimo mechanizmu ir galimybe atjungti gnybtų rinkles neatjungus laidų/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device manufacturer provided locking mechanism and ability to disconnect the terminal group blocks without disconnecting wires</w:t>
            </w:r>
          </w:p>
        </w:tc>
        <w:tc>
          <w:tcPr>
            <w:tcW w:w="3687" w:type="dxa"/>
            <w:vAlign w:val="center"/>
          </w:tcPr>
          <w:p w14:paraId="77C2858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8981C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43B0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64F8CC6" w14:textId="77777777" w:rsidTr="008406F5">
        <w:trPr>
          <w:cantSplit/>
        </w:trPr>
        <w:tc>
          <w:tcPr>
            <w:tcW w:w="846" w:type="dxa"/>
            <w:vAlign w:val="center"/>
          </w:tcPr>
          <w:p w14:paraId="7D1CB40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32A790" w14:textId="63B64F7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Vidinio gedimo (savikontrolės) vietinei indikacijai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internal fault (self-monitoring) indication shall be</w:t>
            </w:r>
          </w:p>
        </w:tc>
        <w:tc>
          <w:tcPr>
            <w:tcW w:w="3687" w:type="dxa"/>
            <w:vAlign w:val="center"/>
          </w:tcPr>
          <w:p w14:paraId="1F531C73" w14:textId="6414239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Atskiras NC binarinis išėjimas/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NC binary output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7392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2D84A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B5FA4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F7EC4B" w14:textId="77777777" w:rsidTr="008406F5">
        <w:trPr>
          <w:cantSplit/>
        </w:trPr>
        <w:tc>
          <w:tcPr>
            <w:tcW w:w="846" w:type="dxa"/>
            <w:vAlign w:val="center"/>
          </w:tcPr>
          <w:p w14:paraId="2669334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CE1E4BE" w14:textId="73A6F0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įžeminimui turi būti numatyta/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device enclosure grounding shall be provided</w:t>
            </w:r>
          </w:p>
        </w:tc>
        <w:tc>
          <w:tcPr>
            <w:tcW w:w="3687" w:type="dxa"/>
            <w:vAlign w:val="center"/>
          </w:tcPr>
          <w:p w14:paraId="711129B5" w14:textId="6658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62FF71B2" wp14:editId="7CB9A781">
                  <wp:extent cx="122555" cy="149860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marked with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95C0B00" wp14:editId="5B1F0B0A">
                  <wp:extent cx="122555" cy="149860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79F90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53F13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5A8D9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82DC273" w14:textId="77777777" w:rsidTr="008406F5">
        <w:trPr>
          <w:cantSplit/>
        </w:trPr>
        <w:tc>
          <w:tcPr>
            <w:tcW w:w="846" w:type="dxa"/>
            <w:vAlign w:val="center"/>
          </w:tcPr>
          <w:p w14:paraId="021B192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A1E23C" w14:textId="50F76B3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konstrukcija ir jos dalys turi būti pritaikytos montavimui/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Device enclosure construction and its components shall be adapted for installation to</w:t>
            </w:r>
          </w:p>
        </w:tc>
        <w:tc>
          <w:tcPr>
            <w:tcW w:w="3687" w:type="dxa"/>
            <w:vAlign w:val="center"/>
          </w:tcPr>
          <w:p w14:paraId="3171008D" w14:textId="3ED88B4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Vidaus spintų 19“ pasukamą rėmą/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Indoor cabinets revolving 19’’ frame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2EE92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DB365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645A0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C5D6AEF" w14:textId="77777777" w:rsidTr="009307ED">
        <w:trPr>
          <w:cantSplit/>
        </w:trPr>
        <w:tc>
          <w:tcPr>
            <w:tcW w:w="846" w:type="dxa"/>
            <w:vAlign w:val="center"/>
          </w:tcPr>
          <w:p w14:paraId="6839C25A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6209E15" w14:textId="2FC3CE7A" w:rsidR="00280775" w:rsidRPr="00855CE0" w:rsidRDefault="00280775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</w:rPr>
              <w:t xml:space="preserve">Techniniai reikalavimai kibernetinės saugos funkcijoms/ </w:t>
            </w: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val="en-US"/>
              </w:rPr>
              <w:t>Technical requirements for cyber security functions</w:t>
            </w:r>
          </w:p>
        </w:tc>
      </w:tr>
      <w:tr w:rsidR="00280775" w:rsidRPr="000D24D4" w14:paraId="33C81A8B" w14:textId="77777777" w:rsidTr="008406F5">
        <w:trPr>
          <w:cantSplit/>
        </w:trPr>
        <w:tc>
          <w:tcPr>
            <w:tcW w:w="846" w:type="dxa"/>
            <w:vAlign w:val="center"/>
          </w:tcPr>
          <w:p w14:paraId="56DC54D3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DAF022F" w14:textId="7861D0A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Prieigos apsaugą užtikrina vartotojai apsaugoti slaptažodžiais, kurių struktūra turi sudaryti / Access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controlled by password that shall support following structure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B8E8ABB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≥8 simboliai/ ≥8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symbols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66D0FB7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bent vienas skaičius /At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number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100828D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 didžioji ir viena mažoji raidė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uppercase and one lower case letter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DF3B59E" w14:textId="2B9D0F0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vienas specialusis simbolis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non-alphanumeric character (e.g.</w:t>
            </w:r>
            <w:r w:rsidRPr="00855CE0">
              <w:rPr>
                <w:rFonts w:ascii="Arial" w:hAnsi="Arial" w:cs="Arial"/>
                <w:sz w:val="18"/>
                <w:szCs w:val="18"/>
              </w:rPr>
              <w:t>, @, %, &amp;, *).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98B417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5C69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4713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80884E" w14:textId="77777777" w:rsidTr="008406F5">
        <w:trPr>
          <w:cantSplit/>
        </w:trPr>
        <w:tc>
          <w:tcPr>
            <w:tcW w:w="846" w:type="dxa"/>
            <w:vAlign w:val="center"/>
          </w:tcPr>
          <w:p w14:paraId="1EAF1C4B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DD1BE6" w14:textId="43553A2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Neaktyvaus prisijungusio vartotojo atjungimo funkcija/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User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access time out function</w:t>
            </w:r>
          </w:p>
        </w:tc>
        <w:tc>
          <w:tcPr>
            <w:tcW w:w="3687" w:type="dxa"/>
            <w:vAlign w:val="center"/>
          </w:tcPr>
          <w:p w14:paraId="37A5E5FB" w14:textId="77777777" w:rsidR="00280775" w:rsidRPr="00855CE0" w:rsidRDefault="00280775" w:rsidP="0028077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Automatinė su galimybe nustatyti atjungimo laiką/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Automatic user log out with controlled time out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384184D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DA52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22E0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1DEF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87A0F" w:rsidRPr="000D24D4" w14:paraId="7E97D219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04F9FB9F" w14:textId="77777777" w:rsidR="00C87A0F" w:rsidRPr="00855CE0" w:rsidRDefault="00C87A0F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 w:val="restart"/>
            <w:vAlign w:val="center"/>
          </w:tcPr>
          <w:p w14:paraId="16776F99" w14:textId="0E03C76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Saugos įvykių žurnal</w:t>
            </w:r>
            <w:r>
              <w:rPr>
                <w:rFonts w:ascii="Arial" w:hAnsi="Arial" w:cs="Arial"/>
                <w:sz w:val="18"/>
                <w:szCs w:val="18"/>
              </w:rPr>
              <w:t>as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Security  events log</w:t>
            </w:r>
          </w:p>
        </w:tc>
        <w:tc>
          <w:tcPr>
            <w:tcW w:w="5460" w:type="dxa"/>
            <w:gridSpan w:val="2"/>
            <w:vAlign w:val="center"/>
          </w:tcPr>
          <w:p w14:paraId="230493F7" w14:textId="71B28D7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1D1A096F" w14:textId="5EDE2AA9" w:rsidR="00C87A0F" w:rsidRPr="00855CE0" w:rsidRDefault="00C87A0F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t xml:space="preserve"> </w:t>
            </w:r>
            <w:r w:rsidRPr="00C87A0F">
              <w:rPr>
                <w:rFonts w:ascii="Arial" w:hAnsi="Arial" w:cs="Arial"/>
                <w:sz w:val="18"/>
                <w:szCs w:val="18"/>
              </w:rPr>
              <w:t>Saugo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C87A0F">
              <w:rPr>
                <w:rFonts w:ascii="Arial" w:hAnsi="Arial" w:cs="Arial"/>
                <w:sz w:val="18"/>
                <w:szCs w:val="18"/>
              </w:rPr>
              <w:t xml:space="preserve"> įvykių įrašų žurnalo funkcija / </w:t>
            </w:r>
            <w:r w:rsidRPr="00C87A0F">
              <w:rPr>
                <w:rFonts w:ascii="Arial" w:hAnsi="Arial" w:cs="Arial"/>
                <w:sz w:val="18"/>
                <w:szCs w:val="18"/>
                <w:lang w:val="en-US"/>
              </w:rPr>
              <w:t>Event logs storage function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AE89808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1D20EF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522E1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C140880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1640A69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517A64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5F02567" w14:textId="7A74DE1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Įvykių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žurnal</w:t>
            </w:r>
            <w:r w:rsidR="00C87A0F">
              <w:rPr>
                <w:rFonts w:ascii="Arial" w:hAnsi="Arial" w:cs="Arial"/>
                <w:sz w:val="18"/>
                <w:szCs w:val="18"/>
              </w:rPr>
              <w:t>o įrašai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turi būti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apsaugot</w:t>
            </w:r>
            <w:r w:rsidR="00C87A0F">
              <w:rPr>
                <w:rFonts w:ascii="Arial" w:hAnsi="Arial" w:cs="Arial"/>
                <w:sz w:val="18"/>
                <w:szCs w:val="18"/>
              </w:rPr>
              <w:t>i</w:t>
            </w:r>
            <w:r w:rsidRPr="00855CE0">
              <w:rPr>
                <w:rFonts w:ascii="Arial" w:hAnsi="Arial" w:cs="Arial"/>
                <w:sz w:val="18"/>
                <w:szCs w:val="18"/>
              </w:rPr>
              <w:t>/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Event log</w:t>
            </w:r>
            <w:r w:rsidR="00C87A0F">
              <w:rPr>
                <w:rFonts w:ascii="Arial" w:hAnsi="Arial" w:cs="Arial"/>
                <w:sz w:val="18"/>
                <w:szCs w:val="18"/>
                <w:lang w:val="en-US"/>
              </w:rPr>
              <w:t xml:space="preserve"> reccords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 must be protected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8D7B04B" w14:textId="28D0DC9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Nuo redagavimo ir ištrynimo/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From erasing and modifying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592F8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6181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A7C3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05489A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797198D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BE9B3B7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ABC0439" w14:textId="6FAC16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Žurnale fiksuojamų įvykių tipai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Type of events recorded in the log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B9D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Prisijungimas/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Log in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F345490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Rankinis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Manual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159D07F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Automatinis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Timed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44470E5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Reikšmės forsavimas/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 forcing;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74FE966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access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65DD6D2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keitimas/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AB1226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Mikrokodo pakeitimas/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Firmware change;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881637D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Slaptažodžio arba vartotojo sukūrimas arba slaptažodžio ištrynimas/ ID/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Password creation or  Password deletion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6D2BAB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Audito žurnalinių įrašų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Audit log access;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2D5174D1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Laiko ar datos keitimas/ Time/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Date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8FB3F3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Sėkmingi ir nesėkmingi bandymai prisijungti/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Successful and Unsuccessful login attempt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B4A0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Perkrovimas/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Reboot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317C77EE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Bandymas naudoti neautorizuotą programinę įrangą/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Attempted use of unauthorized configuration software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F11AD9F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Neteisinga konfigūracija arba mikrokodas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Invalid configuration or firmware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FADBEB" w14:textId="343E5D2B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Atsisiuntimas/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Download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39EB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7C8BE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0EEF7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904F03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06BF0168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652E72C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A5B4DE" w14:textId="5788FB2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>Žurnalo įraše saugoma informacija/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Records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format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173040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Žurnalinio įvykio numeris/ Event record number;</w:t>
            </w:r>
          </w:p>
          <w:p w14:paraId="3DA2EC7B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laikas ir data/ Time and date;</w:t>
            </w:r>
          </w:p>
          <w:p w14:paraId="2E56ED5F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Vartotojo identifikacija/ User identification;</w:t>
            </w:r>
          </w:p>
          <w:p w14:paraId="38188A6E" w14:textId="57DD2250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Įvykio tipas/ Event type.</w:t>
            </w:r>
          </w:p>
        </w:tc>
        <w:tc>
          <w:tcPr>
            <w:tcW w:w="3687" w:type="dxa"/>
            <w:vAlign w:val="center"/>
          </w:tcPr>
          <w:p w14:paraId="208379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D422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39A5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5B0782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7754ABE4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540237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653423E" w14:textId="597A37D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 xml:space="preserve">Automatinis įvykių perdavimas į nuotolinį serverį/ </w:t>
            </w:r>
            <w:r w:rsidRPr="00855CE0">
              <w:rPr>
                <w:rFonts w:ascii="Arial" w:hAnsi="Arial" w:cs="Arial"/>
                <w:bCs/>
                <w:sz w:val="18"/>
                <w:szCs w:val="18"/>
                <w:lang w:val="en-US"/>
              </w:rPr>
              <w:t>automatic events record storage in remote server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320F41A" w14:textId="40BE339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Syslog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protokolu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Syslog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4170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81C2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11C9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92526DB" w14:textId="77777777" w:rsidTr="008406F5">
        <w:trPr>
          <w:cantSplit/>
        </w:trPr>
        <w:tc>
          <w:tcPr>
            <w:tcW w:w="846" w:type="dxa"/>
            <w:vAlign w:val="center"/>
          </w:tcPr>
          <w:p w14:paraId="143BF5DF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543836" w14:textId="5B2933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Įrenginio ryšio sąsajų ir jomis veikiančių funkcijų valdymas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Device connectivity interfaces and their functionalities control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8FD6567" w14:textId="5697824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Galimybė įjungti ir išjungti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The ability to enable / disable</w:t>
            </w:r>
          </w:p>
        </w:tc>
        <w:tc>
          <w:tcPr>
            <w:tcW w:w="3687" w:type="dxa"/>
            <w:vAlign w:val="center"/>
          </w:tcPr>
          <w:p w14:paraId="3C280EF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D1E3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22EE8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4218B9B" w14:textId="77777777" w:rsidTr="008406F5">
        <w:trPr>
          <w:cantSplit/>
        </w:trPr>
        <w:tc>
          <w:tcPr>
            <w:tcW w:w="846" w:type="dxa"/>
            <w:vAlign w:val="center"/>
          </w:tcPr>
          <w:p w14:paraId="11505E6D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3433E48" w14:textId="0D6E163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Vartotojų autorizacijai 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audojama vartotojų rolių prieigos kontrolė pagal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Requirements for authorization using role-based access control according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to (RBAC)</w:t>
            </w:r>
          </w:p>
        </w:tc>
        <w:tc>
          <w:tcPr>
            <w:tcW w:w="3687" w:type="dxa"/>
            <w:vAlign w:val="center"/>
          </w:tcPr>
          <w:p w14:paraId="5356305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55B94352" w14:textId="2C88571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F5881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70982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92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6DA2955" w14:textId="77777777" w:rsidTr="008406F5">
        <w:trPr>
          <w:cantSplit/>
        </w:trPr>
        <w:tc>
          <w:tcPr>
            <w:tcW w:w="846" w:type="dxa"/>
            <w:vAlign w:val="center"/>
          </w:tcPr>
          <w:p w14:paraId="15F57075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3E8065C" w14:textId="0581C1A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Reikalavimai įrenginio naudotojų rolių administravimui pagal / Role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based users account management requirements according to</w:t>
            </w:r>
          </w:p>
        </w:tc>
        <w:tc>
          <w:tcPr>
            <w:tcW w:w="3687" w:type="dxa"/>
            <w:vAlign w:val="center"/>
          </w:tcPr>
          <w:p w14:paraId="5DEF1BA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748A054" w14:textId="3903C1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83BBD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E036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8F5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CBAFB56" w14:textId="77777777" w:rsidTr="009307ED">
        <w:trPr>
          <w:cantSplit/>
        </w:trPr>
        <w:tc>
          <w:tcPr>
            <w:tcW w:w="15163" w:type="dxa"/>
            <w:gridSpan w:val="8"/>
            <w:vAlign w:val="center"/>
          </w:tcPr>
          <w:p w14:paraId="462FACA7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Notes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2DFF4BA6" w14:textId="77777777" w:rsidR="00280775" w:rsidRPr="00855CE0" w:rsidRDefault="00280775" w:rsidP="00280775">
            <w:pPr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- Techniniame projekte gali būti koreguojamos reikšmės, tačiau tik griežtinant reikalavimus/ -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Values can be adjusted in a process of a design but only to more severe conditions.</w:t>
            </w:r>
          </w:p>
          <w:p w14:paraId="3605F5FF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Rangovo teikiama dokumentacija reikalaujamo parametro atitikimo pagrindimui:/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Documentation provided by the contractor to justify required parameter of the equipment:</w:t>
            </w:r>
          </w:p>
          <w:p w14:paraId="1DBB178C" w14:textId="77777777" w:rsidR="00280775" w:rsidRPr="00855CE0" w:rsidRDefault="00280775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Įrenginio gamintojo katalogo ir/ar techninių parametrų suvestinės, ir/ar brėžinio kopija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D831C85" w14:textId="08ADCC79" w:rsidR="00280775" w:rsidRPr="00855CE0" w:rsidRDefault="002E25D9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os kopija/</w:t>
            </w:r>
            <w:r w:rsidR="000353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 xml:space="preserve">Copy </w:t>
            </w:r>
            <w:r w:rsidR="00035383" w:rsidRPr="00A723C5">
              <w:rPr>
                <w:rFonts w:ascii="Arial" w:hAnsi="Arial" w:cs="Arial"/>
                <w:sz w:val="18"/>
                <w:szCs w:val="18"/>
                <w:lang w:val="en-US"/>
              </w:rPr>
              <w:t>of the m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>anufacturer 's EU declaration of conformity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  <w:p w14:paraId="274E951B" w14:textId="737D7DBF" w:rsidR="00280775" w:rsidRPr="000D24D4" w:rsidRDefault="00A533DC" w:rsidP="00280775">
            <w:pPr>
              <w:numPr>
                <w:ilvl w:val="0"/>
                <w:numId w:val="6"/>
              </w:num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Sertifikato kopija/ </w:t>
            </w:r>
            <w:r w:rsidR="00286E8B" w:rsidRPr="00286E8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certificate</w:t>
            </w:r>
            <w:r w:rsidRPr="00444B0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copy</w:t>
            </w:r>
          </w:p>
        </w:tc>
      </w:tr>
    </w:tbl>
    <w:p w14:paraId="213478D3" w14:textId="77777777" w:rsidR="00324288" w:rsidRPr="003875BD" w:rsidRDefault="00324288">
      <w:pPr>
        <w:rPr>
          <w:sz w:val="18"/>
          <w:szCs w:val="18"/>
        </w:rPr>
      </w:pPr>
    </w:p>
    <w:sectPr w:rsidR="00324288" w:rsidRPr="003875BD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981D9" w14:textId="77777777" w:rsidR="008D06B4" w:rsidRDefault="008D06B4" w:rsidP="00324288">
      <w:pPr>
        <w:spacing w:after="0" w:line="240" w:lineRule="auto"/>
      </w:pPr>
      <w:r>
        <w:separator/>
      </w:r>
    </w:p>
  </w:endnote>
  <w:endnote w:type="continuationSeparator" w:id="0">
    <w:p w14:paraId="4274E810" w14:textId="77777777" w:rsidR="008D06B4" w:rsidRDefault="008D06B4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AE831DA" w14:textId="77777777" w:rsidR="00E72C6A" w:rsidRPr="001D6C36" w:rsidRDefault="00E72C6A" w:rsidP="001D6C36">
        <w:pPr>
          <w:spacing w:after="0"/>
          <w:textAlignment w:val="top"/>
          <w:rPr>
            <w:rFonts w:ascii="Arial" w:hAnsi="Arial" w:cs="Arial"/>
            <w:b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STANDARTINIAI TECHNINIAI REIKALAVIMAI</w:t>
        </w:r>
        <w:r w:rsidRPr="001D6C36">
          <w:rPr>
            <w:rFonts w:ascii="Arial" w:hAnsi="Arial" w:cs="Arial"/>
            <w:b/>
            <w:sz w:val="16"/>
            <w:szCs w:val="16"/>
          </w:rPr>
          <w:t xml:space="preserve"> </w:t>
        </w:r>
      </w:p>
      <w:p w14:paraId="223870B3" w14:textId="68CD7B8B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 xml:space="preserve">400/330/110/10 kV TP MIKROPROCESORINĖMS RELINĖS APSAUGOS IR AUTOMATIKOS RELĖMS IR VALDIKLIAMS/ </w:t>
        </w:r>
      </w:p>
      <w:p w14:paraId="6A4858E5" w14:textId="77777777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STANDARD TECHNICAL REQUIREMENTS FOR 400/330/110/10 kV SUBSTATION‘S RELAY PROTECTION AND AUTOMATION MICROPROCESSOR BASED RELAYS AND CONTROLLERS</w:t>
        </w:r>
      </w:p>
      <w:p w14:paraId="451145BB" w14:textId="274C263D" w:rsidR="00324288" w:rsidRDefault="00324288" w:rsidP="00324288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D6C36">
          <w:rPr>
            <w:rFonts w:ascii="Trebuchet MS" w:hAnsi="Trebuchet MS"/>
            <w:sz w:val="18"/>
            <w:szCs w:val="18"/>
          </w:rPr>
          <w:t>10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9F780" w14:textId="77777777" w:rsidR="008D06B4" w:rsidRDefault="008D06B4" w:rsidP="00324288">
      <w:pPr>
        <w:spacing w:after="0" w:line="240" w:lineRule="auto"/>
      </w:pPr>
      <w:r>
        <w:separator/>
      </w:r>
    </w:p>
  </w:footnote>
  <w:footnote w:type="continuationSeparator" w:id="0">
    <w:p w14:paraId="0BF51E0D" w14:textId="77777777" w:rsidR="008D06B4" w:rsidRDefault="008D06B4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45648425">
    <w:abstractNumId w:val="1"/>
  </w:num>
  <w:num w:numId="2" w16cid:durableId="663045354">
    <w:abstractNumId w:val="6"/>
  </w:num>
  <w:num w:numId="3" w16cid:durableId="968557809">
    <w:abstractNumId w:val="0"/>
  </w:num>
  <w:num w:numId="4" w16cid:durableId="417601990">
    <w:abstractNumId w:val="5"/>
  </w:num>
  <w:num w:numId="5" w16cid:durableId="1302732771">
    <w:abstractNumId w:val="4"/>
  </w:num>
  <w:num w:numId="6" w16cid:durableId="2126269177">
    <w:abstractNumId w:val="3"/>
  </w:num>
  <w:num w:numId="7" w16cid:durableId="172125089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ius Raila">
    <w15:presenceInfo w15:providerId="AD" w15:userId="S::Paulius.Raila@litgrid.eu::4cc7f0ac-f4ad-40a1-bcea-abff48bcf0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09A1"/>
    <w:rsid w:val="00035383"/>
    <w:rsid w:val="00052E20"/>
    <w:rsid w:val="000C41E8"/>
    <w:rsid w:val="000F2690"/>
    <w:rsid w:val="00114254"/>
    <w:rsid w:val="00116547"/>
    <w:rsid w:val="00120569"/>
    <w:rsid w:val="001214FA"/>
    <w:rsid w:val="00131521"/>
    <w:rsid w:val="00140550"/>
    <w:rsid w:val="00166350"/>
    <w:rsid w:val="00171D46"/>
    <w:rsid w:val="001D6C36"/>
    <w:rsid w:val="00232C2F"/>
    <w:rsid w:val="00243205"/>
    <w:rsid w:val="0025729D"/>
    <w:rsid w:val="00267EE1"/>
    <w:rsid w:val="00280775"/>
    <w:rsid w:val="00286E8B"/>
    <w:rsid w:val="002A0ED1"/>
    <w:rsid w:val="002A2A19"/>
    <w:rsid w:val="002D7C81"/>
    <w:rsid w:val="002E25D9"/>
    <w:rsid w:val="00312484"/>
    <w:rsid w:val="00324288"/>
    <w:rsid w:val="0034100D"/>
    <w:rsid w:val="00376C28"/>
    <w:rsid w:val="003875BD"/>
    <w:rsid w:val="003B7E38"/>
    <w:rsid w:val="003D1875"/>
    <w:rsid w:val="003E0D38"/>
    <w:rsid w:val="003E4C11"/>
    <w:rsid w:val="00414BB6"/>
    <w:rsid w:val="004260F9"/>
    <w:rsid w:val="00430B9A"/>
    <w:rsid w:val="00444B0E"/>
    <w:rsid w:val="00455F23"/>
    <w:rsid w:val="004E50E2"/>
    <w:rsid w:val="005010F6"/>
    <w:rsid w:val="00526033"/>
    <w:rsid w:val="00562179"/>
    <w:rsid w:val="0056338D"/>
    <w:rsid w:val="00596266"/>
    <w:rsid w:val="005B46D5"/>
    <w:rsid w:val="00613EE0"/>
    <w:rsid w:val="006618B1"/>
    <w:rsid w:val="00675C6A"/>
    <w:rsid w:val="006961AA"/>
    <w:rsid w:val="006C1396"/>
    <w:rsid w:val="00734CB0"/>
    <w:rsid w:val="007601B3"/>
    <w:rsid w:val="00793362"/>
    <w:rsid w:val="007B08C4"/>
    <w:rsid w:val="008406F5"/>
    <w:rsid w:val="008438A0"/>
    <w:rsid w:val="00851EEF"/>
    <w:rsid w:val="00855CE0"/>
    <w:rsid w:val="008878C9"/>
    <w:rsid w:val="00887A7E"/>
    <w:rsid w:val="00891E22"/>
    <w:rsid w:val="0089291F"/>
    <w:rsid w:val="008D06B4"/>
    <w:rsid w:val="008D697E"/>
    <w:rsid w:val="008E74D1"/>
    <w:rsid w:val="00901119"/>
    <w:rsid w:val="00901607"/>
    <w:rsid w:val="009307ED"/>
    <w:rsid w:val="00942CE1"/>
    <w:rsid w:val="00964823"/>
    <w:rsid w:val="00981271"/>
    <w:rsid w:val="009E41AE"/>
    <w:rsid w:val="009F3BB4"/>
    <w:rsid w:val="00A10E03"/>
    <w:rsid w:val="00A2610E"/>
    <w:rsid w:val="00A533DC"/>
    <w:rsid w:val="00A723C5"/>
    <w:rsid w:val="00AA5F73"/>
    <w:rsid w:val="00B16792"/>
    <w:rsid w:val="00B33AC9"/>
    <w:rsid w:val="00B54019"/>
    <w:rsid w:val="00B86F18"/>
    <w:rsid w:val="00C32F08"/>
    <w:rsid w:val="00C87A0F"/>
    <w:rsid w:val="00C9098D"/>
    <w:rsid w:val="00C97CAE"/>
    <w:rsid w:val="00CD585E"/>
    <w:rsid w:val="00D06FE8"/>
    <w:rsid w:val="00D42E69"/>
    <w:rsid w:val="00DA49F1"/>
    <w:rsid w:val="00DB7C0B"/>
    <w:rsid w:val="00DC155A"/>
    <w:rsid w:val="00DC4B23"/>
    <w:rsid w:val="00DC545E"/>
    <w:rsid w:val="00DE5DBE"/>
    <w:rsid w:val="00E44025"/>
    <w:rsid w:val="00E606FE"/>
    <w:rsid w:val="00E72C6A"/>
    <w:rsid w:val="00E87E34"/>
    <w:rsid w:val="00F56E48"/>
    <w:rsid w:val="00FD7E53"/>
    <w:rsid w:val="00FF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E3F7A"/>
  <w15:docId w15:val="{02954187-9E9E-46F4-B19E-045B2BF9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4">
    <w:name w:val="heading 4"/>
    <w:basedOn w:val="Normal"/>
    <w:next w:val="Normal"/>
    <w:link w:val="Heading4Char"/>
    <w:qFormat/>
    <w:rsid w:val="00CD585E"/>
    <w:pPr>
      <w:tabs>
        <w:tab w:val="num" w:pos="720"/>
      </w:tabs>
      <w:spacing w:after="0" w:line="240" w:lineRule="auto"/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styleId="Revision">
    <w:name w:val="Revision"/>
    <w:hidden/>
    <w:uiPriority w:val="99"/>
    <w:semiHidden/>
    <w:rsid w:val="009E4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Heading4Char">
    <w:name w:val="Heading 4 Char"/>
    <w:basedOn w:val="DefaultParagraphFont"/>
    <w:link w:val="Heading4"/>
    <w:rsid w:val="00CD585E"/>
    <w:rPr>
      <w:rFonts w:ascii="Times New Roman" w:eastAsia="Times New Roman" w:hAnsi="Times New Roman" w:cs="Times New Roman"/>
      <w:bCs/>
      <w:sz w:val="24"/>
      <w:szCs w:val="2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016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16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1607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6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160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TP/_layouts/15/DocIdRedir.aspx?ID=PVIS-1996228316-411</Url>
      <Description>PVIS-1996228316-411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PVIS-1996228316-411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251EA9-5C3B-44DD-BF26-C899D7AEF83C}"/>
</file>

<file path=customXml/itemProps3.xml><?xml version="1.0" encoding="utf-8"?>
<ds:datastoreItem xmlns:ds="http://schemas.openxmlformats.org/officeDocument/2006/customXml" ds:itemID="{3CE31D40-F3B5-4851-9463-972780FD73BD}"/>
</file>

<file path=customXml/itemProps4.xml><?xml version="1.0" encoding="utf-8"?>
<ds:datastoreItem xmlns:ds="http://schemas.openxmlformats.org/officeDocument/2006/customXml" ds:itemID="{3B1887FA-8433-43CD-8E4F-1F9273FEB881}"/>
</file>

<file path=customXml/itemProps5.xml><?xml version="1.0" encoding="utf-8"?>
<ds:datastoreItem xmlns:ds="http://schemas.openxmlformats.org/officeDocument/2006/customXml" ds:itemID="{9DDAC9E8-08F4-4943-8C9B-EDD78373D2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9747</Words>
  <Characters>5557</Characters>
  <Application>Microsoft Office Word</Application>
  <DocSecurity>0</DocSecurity>
  <Lines>46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2022-07-04T06:37:00Z</dcterms:created>
  <dcterms:modified xsi:type="dcterms:W3CDTF">2022-07-04T06:37:00Z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2022-05-18T07:13:05Z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d5531a40-d681-4956-a13b-219d6821149b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0x01010066872F3CC8F7D84995438B893169A0800200E576020E950EE5489EEFB4BBF4C6CF2F</vt:lpwstr>
  </property>
  <property fmtid="{D5CDD505-2E9C-101B-9397-08002B2CF9AE}" pid="10" name="_dlc_DocIdItemGuid">
    <vt:lpwstr>e17f7b72-ed65-4847-b16f-19d876e07187</vt:lpwstr>
  </property>
</Properties>
</file>